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F2E0" w14:textId="12C37902" w:rsidR="00F86297" w:rsidRDefault="00F8629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Príloha č. 8 </w:t>
      </w:r>
      <w:r w:rsidR="00A4056C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-</w:t>
      </w: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 Požiadavky na vypracovanie </w:t>
      </w:r>
      <w:proofErr w:type="spellStart"/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Cyklogramu</w:t>
      </w:r>
      <w:proofErr w:type="spellEnd"/>
    </w:p>
    <w:p w14:paraId="47EA2F94" w14:textId="77777777" w:rsidR="00790EB7" w:rsidRPr="00825B4B" w:rsidRDefault="00790EB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</w:p>
    <w:p w14:paraId="6958713F" w14:textId="05F71FD7" w:rsidR="003C3C55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Verejný obstarávateľ 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>vy</w:t>
      </w:r>
      <w:r w:rsidRPr="001B2BF6">
        <w:rPr>
          <w:rFonts w:ascii="Times New Roman" w:hAnsi="Times New Roman" w:cs="Times New Roman"/>
          <w:color w:val="000000" w:themeColor="text1"/>
          <w:sz w:val="28"/>
          <w:szCs w:val="28"/>
        </w:rPr>
        <w:t>žaduje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aby 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uch</w:t>
      </w:r>
      <w:r w:rsidR="00776B97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dzač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 ponuky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vypracova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harmonogram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>z dôvod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špecifickosti predmetu zákazky – rekonštrukci</w:t>
      </w:r>
      <w:r w:rsidR="00CA3DF6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električkovej trate v mestskej zástavbe</w:t>
      </w:r>
      <w:r w:rsidR="006D7E6F">
        <w:rPr>
          <w:rFonts w:ascii="Times New Roman" w:hAnsi="Times New Roman" w:cs="Times New Roman"/>
          <w:color w:val="000000" w:themeColor="text1"/>
          <w:sz w:val="28"/>
          <w:szCs w:val="28"/>
        </w:rPr>
        <w:t>, ktorá si vyžaduje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>osobitné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stavebné postupy</w:t>
      </w:r>
      <w:r w:rsidR="004F5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>napr. nemožnosť súčasného uzatvoreni</w:t>
      </w:r>
      <w:r w:rsidR="009D4E2D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5CF">
        <w:rPr>
          <w:rFonts w:ascii="Times New Roman" w:hAnsi="Times New Roman" w:cs="Times New Roman"/>
          <w:color w:val="000000" w:themeColor="text1"/>
          <w:sz w:val="28"/>
          <w:szCs w:val="28"/>
        </w:rPr>
        <w:t>všetkých priecestí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naraz 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pod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="00543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44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Uvedená požiadavka má za cieľ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získať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informácie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 postupe výstavb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>, ktorý navrhuje uchádzač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zároveň má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preveriť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schopnosti uchá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zača realizovať dielo v čase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60864083" w14:textId="679717EB" w:rsidR="00716012" w:rsidRDefault="00345081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Verejný obstarávateľ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FD1">
        <w:rPr>
          <w:rFonts w:ascii="Times New Roman" w:hAnsi="Times New Roman" w:cs="Times New Roman"/>
          <w:color w:val="000000" w:themeColor="text1"/>
          <w:sz w:val="28"/>
          <w:szCs w:val="28"/>
        </w:rPr>
        <w:t>má záujem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rámci priebehu verejnej súťaže 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>získa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>ť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predbežné informácie, ako uchádzač uvažuje realizovať stavebné práce a akým spôsobom chce dosiahnuť stanovené míľniky. 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Rovnako 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prostredníctvom </w:t>
      </w:r>
      <w:proofErr w:type="spellStart"/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preverí, s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04D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kými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D40F34">
        <w:rPr>
          <w:rFonts w:ascii="Times New Roman" w:hAnsi="Times New Roman" w:cs="Times New Roman"/>
          <w:color w:val="000000" w:themeColor="text1"/>
          <w:sz w:val="28"/>
          <w:szCs w:val="28"/>
        </w:rPr>
        <w:t>mi a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činnos</w:t>
      </w:r>
      <w:r w:rsidR="008070FA">
        <w:rPr>
          <w:rFonts w:ascii="Times New Roman" w:hAnsi="Times New Roman" w:cs="Times New Roman"/>
          <w:color w:val="000000" w:themeColor="text1"/>
          <w:sz w:val="28"/>
          <w:szCs w:val="28"/>
        </w:rPr>
        <w:t>ťam</w:t>
      </w:r>
      <w:r w:rsidR="00CB5AC2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28E">
        <w:rPr>
          <w:rFonts w:ascii="Times New Roman" w:hAnsi="Times New Roman" w:cs="Times New Roman"/>
          <w:color w:val="000000" w:themeColor="text1"/>
          <w:sz w:val="28"/>
          <w:szCs w:val="28"/>
        </w:rPr>
        <w:t>uva</w:t>
      </w:r>
      <w:r w:rsidR="00DC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žuje </w:t>
      </w:r>
      <w:r w:rsidR="00F8088B">
        <w:rPr>
          <w:rFonts w:ascii="Times New Roman" w:hAnsi="Times New Roman" w:cs="Times New Roman"/>
          <w:color w:val="000000" w:themeColor="text1"/>
          <w:sz w:val="28"/>
          <w:szCs w:val="28"/>
        </w:rPr>
        <w:t>uchádzač</w:t>
      </w:r>
      <w:r w:rsidR="002B24BF">
        <w:rPr>
          <w:rFonts w:ascii="Times New Roman" w:hAnsi="Times New Roman" w:cs="Times New Roman"/>
          <w:color w:val="000000" w:themeColor="text1"/>
          <w:sz w:val="28"/>
          <w:szCs w:val="28"/>
        </w:rPr>
        <w:t>, ako</w:t>
      </w:r>
      <w:r w:rsidR="00694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ich pl</w:t>
      </w:r>
      <w:r w:rsidR="00E57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ánuje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využiť</w:t>
      </w:r>
      <w:r w:rsidR="001F1D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9B0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>ak</w:t>
      </w:r>
      <w:r w:rsidR="00B23B5F">
        <w:rPr>
          <w:rFonts w:ascii="Times New Roman" w:hAnsi="Times New Roman" w:cs="Times New Roman"/>
          <w:color w:val="000000" w:themeColor="text1"/>
          <w:sz w:val="28"/>
          <w:szCs w:val="28"/>
        </w:rPr>
        <w:t>om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smer</w:t>
      </w:r>
      <w:r w:rsidR="00A670C3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B048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E10">
        <w:rPr>
          <w:rFonts w:ascii="Times New Roman" w:hAnsi="Times New Roman" w:cs="Times New Roman"/>
          <w:color w:val="000000" w:themeColor="text1"/>
          <w:sz w:val="28"/>
          <w:szCs w:val="28"/>
        </w:rPr>
        <w:t>plánu</w:t>
      </w:r>
      <w:r w:rsidR="003A6368">
        <w:rPr>
          <w:rFonts w:ascii="Times New Roman" w:hAnsi="Times New Roman" w:cs="Times New Roman"/>
          <w:color w:val="000000" w:themeColor="text1"/>
          <w:sz w:val="28"/>
          <w:szCs w:val="28"/>
        </w:rPr>
        <w:t>je prac</w:t>
      </w:r>
      <w:r w:rsidR="00B2166D">
        <w:rPr>
          <w:rFonts w:ascii="Times New Roman" w:hAnsi="Times New Roman" w:cs="Times New Roman"/>
          <w:color w:val="000000" w:themeColor="text1"/>
          <w:sz w:val="28"/>
          <w:szCs w:val="28"/>
        </w:rPr>
        <w:t>ovať</w:t>
      </w:r>
      <w:r w:rsidR="00ED6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EB7">
        <w:rPr>
          <w:rFonts w:ascii="Times New Roman" w:hAnsi="Times New Roman" w:cs="Times New Roman"/>
          <w:color w:val="000000" w:themeColor="text1"/>
          <w:sz w:val="28"/>
          <w:szCs w:val="28"/>
        </w:rPr>
        <w:t>(zač</w:t>
      </w:r>
      <w:r w:rsidR="00573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iatok 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konie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c)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63A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763BE8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="003B0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ý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932C2F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počet pracovníkov, strojov a</w:t>
      </w:r>
      <w:r w:rsidR="00F86297" w:rsidDel="00EF720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technológií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podobne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0E01D3" w14:textId="0D934525" w:rsidR="00834CEB" w:rsidRDefault="00834CEB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Uchádzač je povinný </w:t>
      </w:r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vypracovať </w:t>
      </w:r>
      <w:proofErr w:type="spellStart"/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 základe technických požiadaviek na predmet zákazky uvedených nižšie.</w:t>
      </w:r>
    </w:p>
    <w:p w14:paraId="20E97455" w14:textId="3F331091" w:rsidR="00F86297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Predložené informácie a podklady budú tvoriť základ pre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nastaveni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 plánovani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náhradnej dopravy. Na základe uvedených informácií verejný obstarávateľ predbežne rezervuje kapacity 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potrebné pre vykonávanie náhradnej autobusovej a trol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jbu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ovej dopravy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Dopravného podniku Bratislava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ktorú bude nevyhnutné vykonávať počas modernizačných prác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658E9C9" w14:textId="5120AA1A" w:rsidR="00EE68F4" w:rsidRDefault="00EE68F4" w:rsidP="00EE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 vypracovaného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predloženého v ponuke bude úspešný Uchádzač vychádzať pri zostavovaní základného harmonogramu prác, ktorý je Zhotoviteľ ako úspešný uchádzač povinný predložiť Objednávateľovi pri uzatváraní tejto Zmluvy podľa § 56 ods. 5 a 7 Zákona o verejnom obstarávaní podľa Požiadaviek na vypracovanie harmonogramu uvedených v Zväzok 3 Časť 1 Súťažných podkladov.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predložený v ponuke bude teda tvoriť základ, ktorý úspešný uchádzač pred uzatvorením zmluvy aktualizuje a rozpracuje do základného harmonogramu. Zhotoviteľ je pri vypracovaní </w:t>
      </w:r>
      <w:proofErr w:type="spellStart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proofErr w:type="spellEnd"/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povinný dodržať termíny Míľnikov, ktorých vecný rozsah je bližšie špecifikovaný v čl. 2.3.2.2 Zväzku 3 Časť 1 Súťažných podkladov.</w:t>
      </w:r>
    </w:p>
    <w:p w14:paraId="561EB956" w14:textId="77777777" w:rsidR="00E632BB" w:rsidRDefault="00E632BB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Cyklogramy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predložené v ponuke je Zhotoviteľ povinný aktualizovať podľa podčlánku 8.3 Osobitné zmluvné podmienky (Časť Zväzok 2 súťažných podkladov),</w:t>
      </w:r>
      <w:r w:rsidRPr="00DA6ADD">
        <w:rPr>
          <w:b/>
          <w:bCs/>
          <w:color w:val="EE0000"/>
          <w:sz w:val="28"/>
          <w:szCs w:val="28"/>
        </w:rPr>
        <w:t xml:space="preserve">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ktorých upraví časovú postupnosť výstavby jednotlivých stavebných objektov uvedených v pôvodnom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vzhľadom na svoje technologické zariadenia, stroje a materiály atď., pričom je povinný  dodržať verejným obstarávateľom stanovenú Lehotu výstavby a lehoty ukončenia Míľnikov uvedených v Prílohe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ponuk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proofErr w:type="spellEnd"/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musí zohľadniť Dátum začatia prác oznámený verejným obstarávateľom podľa podčlánku 8.1 Osobitné zmluvné podmienky (Zväzok 2 súťažných podkladov).</w:t>
      </w:r>
    </w:p>
    <w:p w14:paraId="205A377C" w14:textId="649280CC" w:rsidR="00BA0140" w:rsidRPr="00716012" w:rsidRDefault="006062F8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 účely zostavenia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verejný obstarávateľ </w:t>
      </w:r>
      <w:r w:rsidR="006B13D4">
        <w:rPr>
          <w:rFonts w:ascii="Times New Roman" w:hAnsi="Times New Roman" w:cs="Times New Roman"/>
          <w:color w:val="000000" w:themeColor="text1"/>
          <w:sz w:val="28"/>
          <w:szCs w:val="28"/>
        </w:rPr>
        <w:t>stanovuje p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redpokladaný d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átum Začiatku výstavby 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> Dátumom začatia prác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na: 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15.10.2025</w:t>
      </w:r>
    </w:p>
    <w:p w14:paraId="2657F224" w14:textId="0F2F1164" w:rsidR="00BB4A27" w:rsidRDefault="00BB4A27" w:rsidP="00BB4A2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Verejný obstarávateľ upozorňuje, že </w:t>
      </w:r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Príloha č. 8 Požiadavky na vypracovanie </w:t>
      </w:r>
      <w:proofErr w:type="spellStart"/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Cyklogramu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1E0CAD5B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>Uchádzačom vypracovaná príloha bude vyhodnotená komisiou na hodnotenie ponúk, ktorá posúdi, či je vypracovaná v zmysle týchto požiadaviek verejného obstarávateľa.</w:t>
      </w:r>
    </w:p>
    <w:p w14:paraId="6763500D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zmysle </w:t>
      </w:r>
      <w:hyperlink r:id="rId11" w:anchor="paragraf-53.odsek-4.pismeno-b" w:history="1">
        <w:r w:rsidRPr="00DC4D2A">
          <w:rPr>
            <w:rStyle w:val="Hypertextovprepojenie"/>
            <w:rFonts w:ascii="Times New Roman" w:hAnsi="Times New Roman" w:cs="Times New Roman"/>
            <w:sz w:val="28"/>
            <w:szCs w:val="28"/>
          </w:rPr>
          <w:t>§ 55 ods. 4 písm. b)</w:t>
        </w:r>
      </w:hyperlink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ZVO verejný obstarávateľ vylúči ponuku, ak ponuka nespĺňa požiadavky na predmet zákazky uvedené v dokumentoch potrebných na vypracovanie ponuky.</w:t>
      </w:r>
    </w:p>
    <w:p w14:paraId="3A053F69" w14:textId="77777777" w:rsidR="00F86297" w:rsidRPr="00C45BB4" w:rsidRDefault="00F86297" w:rsidP="00F86297">
      <w:pPr>
        <w:jc w:val="center"/>
        <w:rPr>
          <w:rFonts w:ascii="Times New Roman" w:hAnsi="Times New Roman" w:cs="Times New Roman"/>
          <w:b/>
          <w:bCs/>
          <w:sz w:val="14"/>
          <w:szCs w:val="14"/>
          <w:u w:val="single"/>
        </w:rPr>
      </w:pPr>
    </w:p>
    <w:p w14:paraId="765E7994" w14:textId="77777777" w:rsidR="00F86297" w:rsidRPr="00934867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</w:t>
      </w:r>
      <w:proofErr w:type="spellStart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cyklogramu</w:t>
      </w:r>
      <w:proofErr w:type="spellEnd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prác etapa Záhradnícka – Astronomická 2,496 – 4,988 (míľnik č. 2, č. 3 a č. 4)</w:t>
      </w:r>
    </w:p>
    <w:p w14:paraId="216B2C30" w14:textId="77777777" w:rsidR="00F86297" w:rsidRPr="00934867" w:rsidRDefault="00F86297" w:rsidP="00F86297">
      <w:pPr>
        <w:rPr>
          <w:rFonts w:ascii="Times New Roman" w:hAnsi="Times New Roman" w:cs="Times New Roman"/>
        </w:rPr>
      </w:pPr>
    </w:p>
    <w:p w14:paraId="278AE603" w14:textId="77777777" w:rsidR="00F86297" w:rsidRPr="008D06C8" w:rsidRDefault="00F86297" w:rsidP="00F86297">
      <w:pPr>
        <w:numPr>
          <w:ilvl w:val="0"/>
          <w:numId w:val="1"/>
        </w:numPr>
        <w:contextualSpacing/>
        <w:rPr>
          <w:rFonts w:ascii="Times New Roman" w:hAnsi="Times New Roman" w:cs="Times New Roman"/>
        </w:rPr>
      </w:pPr>
      <w:proofErr w:type="spellStart"/>
      <w:r w:rsidRPr="008D06C8">
        <w:rPr>
          <w:rFonts w:ascii="Times New Roman" w:hAnsi="Times New Roman" w:cs="Times New Roman"/>
        </w:rPr>
        <w:t>Cyklogram</w:t>
      </w:r>
      <w:proofErr w:type="spellEnd"/>
      <w:r w:rsidRPr="008D06C8">
        <w:rPr>
          <w:rFonts w:ascii="Times New Roman" w:hAnsi="Times New Roman" w:cs="Times New Roman"/>
        </w:rPr>
        <w:t xml:space="preserve"> bude v grafickom spracovaní podľa vzoru v adresári prílohy č.8 </w:t>
      </w:r>
    </w:p>
    <w:p w14:paraId="0542044C" w14:textId="3450C4B2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50AB8637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5F48DC1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</w:t>
      </w:r>
    </w:p>
    <w:p w14:paraId="4C720D40" w14:textId="52CA6786" w:rsidR="00A7145B" w:rsidRPr="00934867" w:rsidRDefault="00A7145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odstránenie priecestí v km </w:t>
      </w:r>
      <w:r w:rsidR="005218EA" w:rsidRPr="00934867">
        <w:rPr>
          <w:rFonts w:ascii="Times New Roman" w:hAnsi="Times New Roman" w:cs="Times New Roman"/>
        </w:rPr>
        <w:t>3,080; 3,535; 4,260</w:t>
      </w:r>
      <w:r w:rsidR="003D2C44" w:rsidRPr="00934867">
        <w:rPr>
          <w:rFonts w:ascii="Times New Roman" w:hAnsi="Times New Roman" w:cs="Times New Roman"/>
        </w:rPr>
        <w:t>; 4,315; 4,660; 4,715</w:t>
      </w:r>
    </w:p>
    <w:p w14:paraId="092F388B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</w:t>
      </w:r>
    </w:p>
    <w:p w14:paraId="7398E118" w14:textId="713DDFDE" w:rsidR="007E08F2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7E08F2" w:rsidRPr="00934867">
        <w:rPr>
          <w:rFonts w:ascii="Times New Roman" w:hAnsi="Times New Roman" w:cs="Times New Roman"/>
        </w:rPr>
        <w:t>tabilizácia podložia</w:t>
      </w:r>
    </w:p>
    <w:p w14:paraId="4B00433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</w:t>
      </w:r>
    </w:p>
    <w:p w14:paraId="641E70D0" w14:textId="1318CAC0" w:rsidR="007E08F2" w:rsidRPr="00934867" w:rsidRDefault="003D2C44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</w:t>
      </w:r>
      <w:r w:rsidR="007E08F2" w:rsidRPr="00934867">
        <w:rPr>
          <w:rFonts w:ascii="Times New Roman" w:hAnsi="Times New Roman" w:cs="Times New Roman"/>
        </w:rPr>
        <w:t xml:space="preserve">PJD </w:t>
      </w:r>
    </w:p>
    <w:p w14:paraId="259AB061" w14:textId="42B15ED5" w:rsidR="003D2C44" w:rsidRPr="00AD7EC6" w:rsidRDefault="0091501A" w:rsidP="00F86297">
      <w:pPr>
        <w:numPr>
          <w:ilvl w:val="1"/>
          <w:numId w:val="1"/>
        </w:numPr>
        <w:rPr>
          <w:rFonts w:ascii="Times New Roman" w:hAnsi="Times New Roman" w:cs="Times New Roman"/>
          <w:color w:val="EE0000"/>
          <w:rPrChange w:id="0" w:author="Markovič Michal, Ing." w:date="2025-08-14T07:40:00Z" w16du:dateUtc="2025-08-14T05:40:00Z">
            <w:rPr>
              <w:rFonts w:ascii="Times New Roman" w:hAnsi="Times New Roman" w:cs="Times New Roman"/>
            </w:rPr>
          </w:rPrChange>
        </w:rPr>
      </w:pPr>
      <w:r w:rsidRPr="00AD7EC6">
        <w:rPr>
          <w:rFonts w:ascii="Times New Roman" w:hAnsi="Times New Roman" w:cs="Times New Roman"/>
          <w:color w:val="EE0000"/>
          <w:rPrChange w:id="1" w:author="Markovič Michal, Ing." w:date="2025-08-14T07:40:00Z" w16du:dateUtc="2025-08-14T05:40:00Z">
            <w:rPr>
              <w:rFonts w:ascii="Times New Roman" w:hAnsi="Times New Roman" w:cs="Times New Roman"/>
            </w:rPr>
          </w:rPrChange>
        </w:rPr>
        <w:t xml:space="preserve">realizácia nových priecestí v km </w:t>
      </w:r>
      <w:r w:rsidR="000A56C9" w:rsidRPr="00AD7EC6">
        <w:rPr>
          <w:rFonts w:ascii="Times New Roman" w:hAnsi="Times New Roman" w:cs="Times New Roman"/>
          <w:color w:val="EE0000"/>
          <w:rPrChange w:id="2" w:author="Markovič Michal, Ing." w:date="2025-08-14T07:40:00Z" w16du:dateUtc="2025-08-14T05:40:00Z">
            <w:rPr>
              <w:rFonts w:ascii="Times New Roman" w:hAnsi="Times New Roman" w:cs="Times New Roman"/>
            </w:rPr>
          </w:rPrChange>
        </w:rPr>
        <w:t xml:space="preserve">2,825; </w:t>
      </w:r>
      <w:ins w:id="3" w:author="Markovič Michal, Ing." w:date="2025-08-14T07:39:00Z" w16du:dateUtc="2025-08-14T05:39:00Z">
        <w:r w:rsidR="0087682B" w:rsidRPr="00AD7EC6">
          <w:rPr>
            <w:rFonts w:ascii="Times New Roman" w:hAnsi="Times New Roman" w:cs="Times New Roman"/>
            <w:color w:val="EE0000"/>
            <w:rPrChange w:id="4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 xml:space="preserve">  </w:t>
        </w:r>
      </w:ins>
      <w:r w:rsidR="000A56C9" w:rsidRPr="00AD7EC6">
        <w:rPr>
          <w:rFonts w:ascii="Times New Roman" w:hAnsi="Times New Roman" w:cs="Times New Roman"/>
          <w:color w:val="EE0000"/>
          <w:rPrChange w:id="5" w:author="Markovič Michal, Ing." w:date="2025-08-14T07:40:00Z" w16du:dateUtc="2025-08-14T05:40:00Z">
            <w:rPr>
              <w:rFonts w:ascii="Times New Roman" w:hAnsi="Times New Roman" w:cs="Times New Roman"/>
            </w:rPr>
          </w:rPrChange>
        </w:rPr>
        <w:t xml:space="preserve">3,800; </w:t>
      </w:r>
      <w:ins w:id="6" w:author="Markovič Michal, Ing." w:date="2025-08-14T07:39:00Z" w16du:dateUtc="2025-08-14T05:39:00Z">
        <w:r w:rsidR="0087682B" w:rsidRPr="00AD7EC6">
          <w:rPr>
            <w:rFonts w:ascii="Times New Roman" w:hAnsi="Times New Roman" w:cs="Times New Roman"/>
            <w:color w:val="EE0000"/>
            <w:rPrChange w:id="7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 xml:space="preserve"> </w:t>
        </w:r>
      </w:ins>
      <w:r w:rsidR="000A56C9" w:rsidRPr="00AD7EC6">
        <w:rPr>
          <w:rFonts w:ascii="Times New Roman" w:hAnsi="Times New Roman" w:cs="Times New Roman"/>
          <w:color w:val="EE0000"/>
          <w:rPrChange w:id="8" w:author="Markovič Michal, Ing." w:date="2025-08-14T07:40:00Z" w16du:dateUtc="2025-08-14T05:40:00Z">
            <w:rPr>
              <w:rFonts w:ascii="Times New Roman" w:hAnsi="Times New Roman" w:cs="Times New Roman"/>
            </w:rPr>
          </w:rPrChange>
        </w:rPr>
        <w:t xml:space="preserve">4,150; </w:t>
      </w:r>
      <w:ins w:id="9" w:author="Markovič Michal, Ing." w:date="2025-08-14T07:39:00Z" w16du:dateUtc="2025-08-14T05:39:00Z">
        <w:r w:rsidR="0087682B" w:rsidRPr="00AD7EC6">
          <w:rPr>
            <w:rFonts w:ascii="Times New Roman" w:hAnsi="Times New Roman" w:cs="Times New Roman"/>
            <w:color w:val="EE0000"/>
            <w:rPrChange w:id="10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 xml:space="preserve"> </w:t>
        </w:r>
      </w:ins>
      <w:r w:rsidR="17B5FBA3" w:rsidRPr="00AD7EC6">
        <w:rPr>
          <w:rFonts w:ascii="Times New Roman" w:hAnsi="Times New Roman" w:cs="Times New Roman"/>
          <w:color w:val="EE0000"/>
          <w:rPrChange w:id="11" w:author="Markovič Michal, Ing." w:date="2025-08-14T07:40:00Z" w16du:dateUtc="2025-08-14T05:40:00Z">
            <w:rPr>
              <w:rFonts w:ascii="Times New Roman" w:hAnsi="Times New Roman" w:cs="Times New Roman"/>
            </w:rPr>
          </w:rPrChange>
        </w:rPr>
        <w:t>4,660</w:t>
      </w:r>
    </w:p>
    <w:p w14:paraId="7EDAB65F" w14:textId="0F815714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nových trakčných sto</w:t>
      </w:r>
      <w:r w:rsidR="00880695" w:rsidRPr="00934867">
        <w:rPr>
          <w:rFonts w:ascii="Times New Roman" w:hAnsi="Times New Roman" w:cs="Times New Roman"/>
        </w:rPr>
        <w:t>ž</w:t>
      </w:r>
      <w:r w:rsidRPr="00934867">
        <w:rPr>
          <w:rFonts w:ascii="Times New Roman" w:hAnsi="Times New Roman" w:cs="Times New Roman"/>
        </w:rPr>
        <w:t>iarov</w:t>
      </w:r>
    </w:p>
    <w:p w14:paraId="27936069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5BE66666" w14:textId="6D092C3B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nástupísk Chlumeckého, Súmračná, Tomášikova, Herlianska, Nemocnica Ružinov, Líščie Nivy, </w:t>
      </w:r>
    </w:p>
    <w:p w14:paraId="30F3311F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vegetačné práce</w:t>
      </w:r>
    </w:p>
    <w:p w14:paraId="0F9DC073" w14:textId="15438EDE" w:rsidR="00BE5021" w:rsidRDefault="00BE5021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betónového krytu </w:t>
      </w:r>
      <w:r w:rsidR="00207920" w:rsidRPr="00934867">
        <w:rPr>
          <w:rFonts w:ascii="Times New Roman" w:hAnsi="Times New Roman" w:cs="Times New Roman"/>
        </w:rPr>
        <w:t xml:space="preserve">od </w:t>
      </w:r>
      <w:proofErr w:type="spellStart"/>
      <w:r w:rsidR="00343B7A" w:rsidRPr="00934867">
        <w:rPr>
          <w:rFonts w:ascii="Times New Roman" w:hAnsi="Times New Roman" w:cs="Times New Roman"/>
        </w:rPr>
        <w:t>zast</w:t>
      </w:r>
      <w:proofErr w:type="spellEnd"/>
      <w:r w:rsidR="00343B7A" w:rsidRPr="00934867">
        <w:rPr>
          <w:rFonts w:ascii="Times New Roman" w:hAnsi="Times New Roman" w:cs="Times New Roman"/>
        </w:rPr>
        <w:t>. Nemocnica Ružinov</w:t>
      </w:r>
      <w:r w:rsidR="00207920" w:rsidRPr="00934867">
        <w:rPr>
          <w:rFonts w:ascii="Times New Roman" w:hAnsi="Times New Roman" w:cs="Times New Roman"/>
        </w:rPr>
        <w:t xml:space="preserve"> po Tomášikovú ul.</w:t>
      </w:r>
    </w:p>
    <w:p w14:paraId="49BE67CD" w14:textId="77777777" w:rsidR="00F86297" w:rsidRPr="00934867" w:rsidRDefault="00F86297" w:rsidP="20589F3B">
      <w:pPr>
        <w:ind w:left="1440"/>
        <w:contextualSpacing/>
        <w:rPr>
          <w:rFonts w:ascii="Times New Roman" w:hAnsi="Times New Roman" w:cs="Times New Roman"/>
        </w:rPr>
      </w:pPr>
    </w:p>
    <w:p w14:paraId="7CB03279" w14:textId="2241E780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</w:t>
      </w:r>
      <w:proofErr w:type="spellStart"/>
      <w:r w:rsidRPr="00934867">
        <w:rPr>
          <w:rFonts w:ascii="Times New Roman" w:hAnsi="Times New Roman" w:cs="Times New Roman"/>
        </w:rPr>
        <w:t>cyklogramu</w:t>
      </w:r>
      <w:proofErr w:type="spellEnd"/>
      <w:r w:rsidRPr="00934867">
        <w:rPr>
          <w:rFonts w:ascii="Times New Roman" w:hAnsi="Times New Roman" w:cs="Times New Roman"/>
        </w:rPr>
        <w:t xml:space="preserve"> </w:t>
      </w:r>
      <w:r w:rsidR="00405C47">
        <w:rPr>
          <w:rFonts w:ascii="Times New Roman" w:hAnsi="Times New Roman" w:cs="Times New Roman"/>
        </w:rPr>
        <w:t xml:space="preserve">musí byť </w:t>
      </w:r>
      <w:r w:rsidRPr="00934867">
        <w:rPr>
          <w:rFonts w:ascii="Times New Roman" w:hAnsi="Times New Roman" w:cs="Times New Roman"/>
        </w:rPr>
        <w:t xml:space="preserve"> navrhnut</w:t>
      </w:r>
      <w:r w:rsidR="00405C47">
        <w:rPr>
          <w:rFonts w:ascii="Times New Roman" w:hAnsi="Times New Roman" w:cs="Times New Roman"/>
        </w:rPr>
        <w:t>á</w:t>
      </w:r>
      <w:r w:rsidR="00441F79" w:rsidRPr="00934867">
        <w:rPr>
          <w:rFonts w:ascii="Times New Roman" w:hAnsi="Times New Roman" w:cs="Times New Roman"/>
        </w:rPr>
        <w:t xml:space="preserve"> aj nasledovná postupnosť rušenia existujúcich priecestí a výstavby nových</w:t>
      </w:r>
      <w:r w:rsidR="00A7145B" w:rsidRPr="00934867">
        <w:rPr>
          <w:rFonts w:ascii="Times New Roman" w:hAnsi="Times New Roman" w:cs="Times New Roman"/>
        </w:rPr>
        <w:t>:</w:t>
      </w:r>
    </w:p>
    <w:p w14:paraId="328210C0" w14:textId="4F21B500" w:rsidR="00A7145B" w:rsidRPr="00934867" w:rsidRDefault="00D07A69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3,080 nemôže prísť skôr ako sa zrealiz</w:t>
      </w:r>
      <w:r w:rsidR="002F12CC" w:rsidRPr="00934867">
        <w:rPr>
          <w:rFonts w:ascii="Times New Roman" w:hAnsi="Times New Roman" w:cs="Times New Roman"/>
        </w:rPr>
        <w:t>uje a uvedenie do prevádzky nové priecestie v km 2,825</w:t>
      </w:r>
    </w:p>
    <w:p w14:paraId="7B736B4A" w14:textId="45C4AB70" w:rsidR="002F12CC" w:rsidRPr="00934867" w:rsidRDefault="002F12CC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</w:t>
      </w:r>
      <w:r w:rsidR="004F56A4" w:rsidRPr="00934867">
        <w:rPr>
          <w:rFonts w:ascii="Times New Roman" w:hAnsi="Times New Roman" w:cs="Times New Roman"/>
        </w:rPr>
        <w:t>535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4F56A4" w:rsidRPr="00934867">
        <w:rPr>
          <w:rFonts w:ascii="Times New Roman" w:hAnsi="Times New Roman" w:cs="Times New Roman"/>
        </w:rPr>
        <w:t>3,800</w:t>
      </w:r>
    </w:p>
    <w:p w14:paraId="68F930F4" w14:textId="149057D6" w:rsidR="004F56A4" w:rsidRPr="00934867" w:rsidRDefault="004F56A4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lastRenderedPageBreak/>
        <w:t xml:space="preserve">Ku zrušeniu priecestia v km </w:t>
      </w:r>
      <w:r w:rsidR="005F3044" w:rsidRPr="00934867">
        <w:rPr>
          <w:rFonts w:ascii="Times New Roman" w:hAnsi="Times New Roman" w:cs="Times New Roman"/>
        </w:rPr>
        <w:t>4,260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5F3044" w:rsidRPr="00934867">
        <w:rPr>
          <w:rFonts w:ascii="Times New Roman" w:hAnsi="Times New Roman" w:cs="Times New Roman"/>
        </w:rPr>
        <w:t>4,150</w:t>
      </w:r>
    </w:p>
    <w:p w14:paraId="6082DD9C" w14:textId="5011BB84" w:rsidR="00B86F57" w:rsidRPr="00AD7EC6" w:rsidRDefault="00B86F57" w:rsidP="00B86F57">
      <w:pPr>
        <w:numPr>
          <w:ilvl w:val="1"/>
          <w:numId w:val="1"/>
        </w:numPr>
        <w:rPr>
          <w:ins w:id="12" w:author="Markovič Michal, Ing." w:date="2025-08-14T07:38:00Z" w16du:dateUtc="2025-08-14T05:38:00Z"/>
          <w:rFonts w:ascii="Times New Roman" w:hAnsi="Times New Roman" w:cs="Times New Roman"/>
          <w:color w:val="EE0000"/>
          <w:rPrChange w:id="13" w:author="Markovič Michal, Ing." w:date="2025-08-14T07:40:00Z" w16du:dateUtc="2025-08-14T05:40:00Z">
            <w:rPr>
              <w:ins w:id="14" w:author="Markovič Michal, Ing." w:date="2025-08-14T07:38:00Z" w16du:dateUtc="2025-08-14T05:38:00Z"/>
              <w:rFonts w:ascii="Times New Roman" w:hAnsi="Times New Roman" w:cs="Times New Roman"/>
            </w:rPr>
          </w:rPrChange>
        </w:rPr>
      </w:pPr>
      <w:ins w:id="15" w:author="Markovič Michal, Ing." w:date="2025-08-14T07:38:00Z" w16du:dateUtc="2025-08-14T05:38:00Z">
        <w:r w:rsidRPr="00AD7EC6">
          <w:rPr>
            <w:rFonts w:ascii="Times New Roman" w:hAnsi="Times New Roman" w:cs="Times New Roman"/>
            <w:color w:val="EE0000"/>
            <w:rPrChange w:id="16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>Ku zrušeniu priecestia v km 4,</w:t>
        </w:r>
        <w:r w:rsidRPr="00AD7EC6">
          <w:rPr>
            <w:rFonts w:ascii="Times New Roman" w:hAnsi="Times New Roman" w:cs="Times New Roman"/>
            <w:color w:val="EE0000"/>
            <w:rPrChange w:id="17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>715</w:t>
        </w:r>
        <w:r w:rsidRPr="00AD7EC6">
          <w:rPr>
            <w:rFonts w:ascii="Times New Roman" w:hAnsi="Times New Roman" w:cs="Times New Roman"/>
            <w:color w:val="EE0000"/>
            <w:rPrChange w:id="18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 xml:space="preserve"> nemôže prísť skôr ako sa zrealizuje a uvedenie do prevádzky nové priecestie v km 4,</w:t>
        </w:r>
        <w:r w:rsidR="00ED1C16" w:rsidRPr="00AD7EC6">
          <w:rPr>
            <w:rFonts w:ascii="Times New Roman" w:hAnsi="Times New Roman" w:cs="Times New Roman"/>
            <w:color w:val="EE0000"/>
            <w:rPrChange w:id="19" w:author="Markovič Michal, Ing." w:date="2025-08-14T07:40:00Z" w16du:dateUtc="2025-08-14T05:40:00Z">
              <w:rPr>
                <w:rFonts w:ascii="Times New Roman" w:hAnsi="Times New Roman" w:cs="Times New Roman"/>
              </w:rPr>
            </w:rPrChange>
          </w:rPr>
          <w:t>660</w:t>
        </w:r>
      </w:ins>
    </w:p>
    <w:p w14:paraId="14DC9294" w14:textId="74AB33E2" w:rsidR="00FD1D7F" w:rsidRPr="00934867" w:rsidDel="00B86F57" w:rsidRDefault="000D7C25" w:rsidP="00F86297">
      <w:pPr>
        <w:numPr>
          <w:ilvl w:val="1"/>
          <w:numId w:val="1"/>
        </w:numPr>
        <w:rPr>
          <w:del w:id="20" w:author="Markovič Michal, Ing." w:date="2025-08-14T07:38:00Z" w16du:dateUtc="2025-08-14T05:38:00Z"/>
          <w:rFonts w:ascii="Times New Roman" w:hAnsi="Times New Roman" w:cs="Times New Roman"/>
        </w:rPr>
      </w:pPr>
      <w:del w:id="21" w:author="Markovič Michal, Ing." w:date="2025-08-14T07:38:00Z" w16du:dateUtc="2025-08-14T05:38:00Z">
        <w:r w:rsidRPr="00934867" w:rsidDel="00B86F57">
          <w:rPr>
            <w:rFonts w:ascii="Times New Roman" w:hAnsi="Times New Roman" w:cs="Times New Roman"/>
          </w:rPr>
          <w:delText>Z</w:delText>
        </w:r>
        <w:r w:rsidR="00A31880" w:rsidRPr="00934867" w:rsidDel="00B86F57">
          <w:rPr>
            <w:rFonts w:ascii="Times New Roman" w:hAnsi="Times New Roman" w:cs="Times New Roman"/>
          </w:rPr>
          <w:delText>rušeni</w:delText>
        </w:r>
        <w:r w:rsidRPr="00934867" w:rsidDel="00B86F57">
          <w:rPr>
            <w:rFonts w:ascii="Times New Roman" w:hAnsi="Times New Roman" w:cs="Times New Roman"/>
          </w:rPr>
          <w:delText>e</w:delText>
        </w:r>
        <w:r w:rsidR="00A31880" w:rsidRPr="00934867" w:rsidDel="00B86F57">
          <w:rPr>
            <w:rFonts w:ascii="Times New Roman" w:hAnsi="Times New Roman" w:cs="Times New Roman"/>
          </w:rPr>
          <w:delText xml:space="preserve"> priecest</w:delText>
        </w:r>
        <w:r w:rsidRPr="00934867" w:rsidDel="00B86F57">
          <w:rPr>
            <w:rFonts w:ascii="Times New Roman" w:hAnsi="Times New Roman" w:cs="Times New Roman"/>
          </w:rPr>
          <w:delText>í</w:delText>
        </w:r>
        <w:r w:rsidR="00A31880" w:rsidRPr="00934867" w:rsidDel="00B86F57">
          <w:rPr>
            <w:rFonts w:ascii="Times New Roman" w:hAnsi="Times New Roman" w:cs="Times New Roman"/>
          </w:rPr>
          <w:delText xml:space="preserve"> v km 4,660 </w:delText>
        </w:r>
        <w:r w:rsidR="00DF37F0" w:rsidRPr="00934867" w:rsidDel="00B86F57">
          <w:rPr>
            <w:rFonts w:ascii="Times New Roman" w:hAnsi="Times New Roman" w:cs="Times New Roman"/>
          </w:rPr>
          <w:delText xml:space="preserve">a 4,715 </w:delText>
        </w:r>
        <w:r w:rsidRPr="00934867" w:rsidDel="00B86F57">
          <w:rPr>
            <w:rFonts w:ascii="Times New Roman" w:hAnsi="Times New Roman" w:cs="Times New Roman"/>
          </w:rPr>
          <w:delText xml:space="preserve">si navrhne </w:delText>
        </w:r>
        <w:r w:rsidR="005C2AA7" w:rsidRPr="00934867" w:rsidDel="00B86F57">
          <w:rPr>
            <w:rFonts w:ascii="Times New Roman" w:hAnsi="Times New Roman" w:cs="Times New Roman"/>
          </w:rPr>
          <w:delText>Zhotoviteľ</w:delText>
        </w:r>
        <w:r w:rsidRPr="00934867" w:rsidDel="00B86F57">
          <w:rPr>
            <w:rFonts w:ascii="Times New Roman" w:hAnsi="Times New Roman" w:cs="Times New Roman"/>
          </w:rPr>
          <w:delText xml:space="preserve"> tak, aby</w:delText>
        </w:r>
        <w:r w:rsidR="005C2AA7" w:rsidRPr="00934867" w:rsidDel="00B86F57">
          <w:rPr>
            <w:rFonts w:ascii="Times New Roman" w:hAnsi="Times New Roman" w:cs="Times New Roman"/>
          </w:rPr>
          <w:delText xml:space="preserve"> stihol zrealizovať etapu </w:delText>
        </w:r>
        <w:r w:rsidR="00226095" w:rsidRPr="00934867" w:rsidDel="00B86F57">
          <w:rPr>
            <w:rFonts w:ascii="Times New Roman" w:hAnsi="Times New Roman" w:cs="Times New Roman"/>
          </w:rPr>
          <w:delText>R1 podľa stanovených míľnikov</w:delText>
        </w:r>
      </w:del>
    </w:p>
    <w:p w14:paraId="51B843B3" w14:textId="54767C14" w:rsidR="00571E0B" w:rsidDel="00B86F57" w:rsidRDefault="00571E0B" w:rsidP="00F86297">
      <w:pPr>
        <w:numPr>
          <w:ilvl w:val="1"/>
          <w:numId w:val="1"/>
        </w:numPr>
        <w:rPr>
          <w:del w:id="22" w:author="Markovič Michal, Ing." w:date="2025-08-14T07:38:00Z" w16du:dateUtc="2025-08-14T05:38:00Z"/>
          <w:rFonts w:ascii="Times New Roman" w:hAnsi="Times New Roman" w:cs="Times New Roman"/>
        </w:rPr>
      </w:pPr>
      <w:del w:id="23" w:author="Markovič Michal, Ing." w:date="2025-08-14T07:38:00Z" w16du:dateUtc="2025-08-14T05:38:00Z">
        <w:r w:rsidRPr="00934867" w:rsidDel="00B86F57">
          <w:rPr>
            <w:rFonts w:ascii="Times New Roman" w:hAnsi="Times New Roman" w:cs="Times New Roman"/>
          </w:rPr>
          <w:delText xml:space="preserve">zrealizovanie nového priecestia v km </w:delText>
        </w:r>
        <w:r w:rsidR="002D354A" w:rsidRPr="00934867" w:rsidDel="00B86F57">
          <w:rPr>
            <w:rFonts w:ascii="Times New Roman" w:hAnsi="Times New Roman" w:cs="Times New Roman"/>
          </w:rPr>
          <w:delText>4,565 si navrhne Zhotoviteľ tak, aby stihol zrealizovať etapu R1 podľa stanovených míľnikov</w:delText>
        </w:r>
      </w:del>
    </w:p>
    <w:p w14:paraId="214623BC" w14:textId="77777777" w:rsidR="00F86297" w:rsidRPr="00C45BB4" w:rsidRDefault="00F86297" w:rsidP="00F86297">
      <w:pPr>
        <w:rPr>
          <w:rFonts w:ascii="Times New Roman" w:hAnsi="Times New Roman" w:cs="Times New Roman"/>
        </w:rPr>
      </w:pPr>
    </w:p>
    <w:p w14:paraId="1AD5A34A" w14:textId="77777777" w:rsidR="00F86297" w:rsidRPr="00AE6B7D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predbežného </w:t>
      </w:r>
      <w:proofErr w:type="spellStart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cyklogramu</w:t>
      </w:r>
      <w:proofErr w:type="spellEnd"/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prác v Starom Meste v staničení </w:t>
      </w:r>
      <w:r w:rsidRPr="00AE6B7D">
        <w:rPr>
          <w:rFonts w:ascii="Times New Roman" w:hAnsi="Times New Roman" w:cs="Times New Roman"/>
          <w:b/>
          <w:bCs/>
          <w:sz w:val="28"/>
          <w:szCs w:val="28"/>
          <w:u w:val="single"/>
        </w:rPr>
        <w:t>0,000 – 0,580 (míľnik č. 5)</w:t>
      </w:r>
    </w:p>
    <w:p w14:paraId="6451B3D1" w14:textId="42787782" w:rsidR="006A7473" w:rsidRPr="00AE6B7D" w:rsidRDefault="006A7473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Predbežný </w:t>
      </w:r>
      <w:proofErr w:type="spellStart"/>
      <w:r w:rsidRPr="00AE6B7D">
        <w:rPr>
          <w:rFonts w:ascii="Times New Roman" w:hAnsi="Times New Roman" w:cs="Times New Roman"/>
        </w:rPr>
        <w:t>cyklogram</w:t>
      </w:r>
      <w:proofErr w:type="spellEnd"/>
      <w:r w:rsidRPr="00AE6B7D">
        <w:rPr>
          <w:rFonts w:ascii="Times New Roman" w:hAnsi="Times New Roman" w:cs="Times New Roman"/>
        </w:rPr>
        <w:t xml:space="preserve"> bude v grafickom spracovaní podľa vzoru v prílohe</w:t>
      </w:r>
    </w:p>
    <w:p w14:paraId="2FAC278F" w14:textId="2B4BD639" w:rsidR="00634555" w:rsidRPr="00934867" w:rsidRDefault="00634555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Počas prác na </w:t>
      </w:r>
      <w:r w:rsidR="006250D4" w:rsidRPr="00AE6B7D">
        <w:rPr>
          <w:rFonts w:ascii="Times New Roman" w:hAnsi="Times New Roman" w:cs="Times New Roman"/>
        </w:rPr>
        <w:t>tomto úseku</w:t>
      </w:r>
      <w:r w:rsidR="006250D4" w:rsidRPr="00934867">
        <w:rPr>
          <w:rFonts w:ascii="Times New Roman" w:hAnsi="Times New Roman" w:cs="Times New Roman"/>
        </w:rPr>
        <w:t xml:space="preserve"> nesmie dôjsť ku obmedzeniu premávky električiek z </w:t>
      </w:r>
      <w:proofErr w:type="spellStart"/>
      <w:r w:rsidR="006250D4" w:rsidRPr="00934867">
        <w:rPr>
          <w:rFonts w:ascii="Times New Roman" w:hAnsi="Times New Roman" w:cs="Times New Roman"/>
        </w:rPr>
        <w:t>Vazovovej</w:t>
      </w:r>
      <w:proofErr w:type="spellEnd"/>
      <w:r w:rsidR="006250D4" w:rsidRPr="00934867">
        <w:rPr>
          <w:rFonts w:ascii="Times New Roman" w:hAnsi="Times New Roman" w:cs="Times New Roman"/>
        </w:rPr>
        <w:t xml:space="preserve"> smer Trnavské mýto</w:t>
      </w:r>
      <w:r w:rsidR="006A7473" w:rsidRPr="00934867">
        <w:rPr>
          <w:rFonts w:ascii="Times New Roman" w:hAnsi="Times New Roman" w:cs="Times New Roman"/>
        </w:rPr>
        <w:t xml:space="preserve"> </w:t>
      </w:r>
    </w:p>
    <w:p w14:paraId="41B1639C" w14:textId="228D9ED4" w:rsidR="00F77ADF" w:rsidRPr="00934867" w:rsidRDefault="00F77ADF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4D471CFB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308F0C2F" w14:textId="7E2747F1" w:rsidR="00F77ADF" w:rsidRDefault="00F77ADF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</w:t>
      </w:r>
      <w:r w:rsidR="28AAEAC4" w:rsidRPr="368A9526">
        <w:rPr>
          <w:rFonts w:ascii="Times New Roman" w:hAnsi="Times New Roman" w:cs="Times New Roman"/>
        </w:rPr>
        <w:t xml:space="preserve">mimo výhybiek na </w:t>
      </w:r>
      <w:proofErr w:type="spellStart"/>
      <w:r w:rsidR="28AAEAC4" w:rsidRPr="368A9526">
        <w:rPr>
          <w:rFonts w:ascii="Times New Roman" w:hAnsi="Times New Roman" w:cs="Times New Roman"/>
        </w:rPr>
        <w:t>Vazovovej</w:t>
      </w:r>
      <w:proofErr w:type="spellEnd"/>
      <w:r w:rsidR="28AAEAC4" w:rsidRPr="368A9526">
        <w:rPr>
          <w:rFonts w:ascii="Times New Roman" w:hAnsi="Times New Roman" w:cs="Times New Roman"/>
        </w:rPr>
        <w:t xml:space="preserve"> ulici </w:t>
      </w:r>
    </w:p>
    <w:p w14:paraId="1C42E9BF" w14:textId="4C27F367" w:rsidR="28AAEAC4" w:rsidRDefault="28AAEAC4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v mieste 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 (výhybky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</w:t>
      </w:r>
      <w:r w:rsidR="3328D720" w:rsidRPr="368A9526">
        <w:rPr>
          <w:rFonts w:ascii="Times New Roman" w:hAnsi="Times New Roman" w:cs="Times New Roman"/>
        </w:rPr>
        <w:t xml:space="preserve">ulici </w:t>
      </w:r>
      <w:r w:rsidRPr="368A9526">
        <w:rPr>
          <w:rFonts w:ascii="Times New Roman" w:hAnsi="Times New Roman" w:cs="Times New Roman"/>
        </w:rPr>
        <w:t xml:space="preserve">smer centrum/Trnavské mýto sú súčasťou úseku 0,000 – 0,580 a ich demontáž sa môže </w:t>
      </w:r>
      <w:r w:rsidRPr="368A9526">
        <w:rPr>
          <w:rFonts w:ascii="Times New Roman" w:hAnsi="Times New Roman" w:cs="Times New Roman"/>
          <w:b/>
          <w:bCs/>
        </w:rPr>
        <w:t xml:space="preserve">vykonať najskôr 60 dní pred skončením Míľnika č. 5, </w:t>
      </w:r>
      <w:r w:rsidR="2CA04D12" w:rsidRPr="368A9526">
        <w:rPr>
          <w:rFonts w:ascii="Times New Roman" w:hAnsi="Times New Roman" w:cs="Times New Roman"/>
          <w:b/>
          <w:bCs/>
        </w:rPr>
        <w:t xml:space="preserve">z dôvodu že </w:t>
      </w:r>
      <w:r w:rsidRPr="368A9526">
        <w:rPr>
          <w:rFonts w:ascii="Times New Roman" w:hAnsi="Times New Roman" w:cs="Times New Roman"/>
          <w:b/>
          <w:bCs/>
        </w:rPr>
        <w:t>Objednávateľ má záujem využívať funkčnú električkovú trať  Vazovova – Trnavské mýto, v čo možno najdlhšom časovom rámci)</w:t>
      </w:r>
    </w:p>
    <w:p w14:paraId="628AB399" w14:textId="5CA8A933" w:rsidR="006A7AEC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výkop koľajového spodku na zemnú pláň </w:t>
      </w:r>
      <w:r w:rsidR="4BDFF02A" w:rsidRPr="368A9526">
        <w:rPr>
          <w:rFonts w:ascii="Times New Roman" w:hAnsi="Times New Roman" w:cs="Times New Roman"/>
        </w:rPr>
        <w:t xml:space="preserve">mimo </w:t>
      </w:r>
      <w:r w:rsidR="443FCB65" w:rsidRPr="368A9526">
        <w:rPr>
          <w:rFonts w:ascii="Times New Roman" w:hAnsi="Times New Roman" w:cs="Times New Roman"/>
        </w:rPr>
        <w:t xml:space="preserve">výhybiek na </w:t>
      </w:r>
      <w:proofErr w:type="spellStart"/>
      <w:r w:rsidR="443FCB65" w:rsidRPr="368A9526">
        <w:rPr>
          <w:rFonts w:ascii="Times New Roman" w:hAnsi="Times New Roman" w:cs="Times New Roman"/>
        </w:rPr>
        <w:t>Vazovovej</w:t>
      </w:r>
      <w:proofErr w:type="spellEnd"/>
      <w:r w:rsidR="443FCB65" w:rsidRPr="368A9526">
        <w:rPr>
          <w:rFonts w:ascii="Times New Roman" w:hAnsi="Times New Roman" w:cs="Times New Roman"/>
        </w:rPr>
        <w:t xml:space="preserve"> ulici</w:t>
      </w:r>
    </w:p>
    <w:p w14:paraId="76FB3D15" w14:textId="6493DACC" w:rsidR="49C47EEE" w:rsidRDefault="49C47EEE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výkop koľajového spodku na zemnú pláň </w:t>
      </w:r>
      <w:r w:rsidR="2A431504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 xml:space="preserve">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63C34796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0DAA3B7" w14:textId="575E4A97" w:rsidR="00F77ADF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F77ADF" w:rsidRPr="00934867">
        <w:rPr>
          <w:rFonts w:ascii="Times New Roman" w:hAnsi="Times New Roman" w:cs="Times New Roman"/>
        </w:rPr>
        <w:t xml:space="preserve">tabilizácia podložia </w:t>
      </w:r>
    </w:p>
    <w:p w14:paraId="0EC7953A" w14:textId="053B939D" w:rsidR="006A7AEC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nového koľajového spodku </w:t>
      </w:r>
      <w:r w:rsidR="6654CF3B" w:rsidRPr="368A9526">
        <w:rPr>
          <w:rFonts w:ascii="Times New Roman" w:hAnsi="Times New Roman" w:cs="Times New Roman"/>
        </w:rPr>
        <w:t xml:space="preserve">mimo </w:t>
      </w:r>
      <w:proofErr w:type="spellStart"/>
      <w:r w:rsidR="6654CF3B" w:rsidRPr="368A9526">
        <w:rPr>
          <w:rFonts w:ascii="Times New Roman" w:hAnsi="Times New Roman" w:cs="Times New Roman"/>
        </w:rPr>
        <w:t>vyhybiek</w:t>
      </w:r>
      <w:proofErr w:type="spellEnd"/>
      <w:r w:rsidR="6654CF3B" w:rsidRPr="368A9526">
        <w:rPr>
          <w:rFonts w:ascii="Times New Roman" w:hAnsi="Times New Roman" w:cs="Times New Roman"/>
        </w:rPr>
        <w:t xml:space="preserve"> na </w:t>
      </w:r>
      <w:proofErr w:type="spellStart"/>
      <w:r w:rsidR="16EA78FB" w:rsidRPr="368A9526">
        <w:rPr>
          <w:rFonts w:ascii="Times New Roman" w:hAnsi="Times New Roman" w:cs="Times New Roman"/>
        </w:rPr>
        <w:t>Vazovovej</w:t>
      </w:r>
      <w:proofErr w:type="spellEnd"/>
      <w:r w:rsidR="16EA78FB" w:rsidRPr="368A9526">
        <w:rPr>
          <w:rFonts w:ascii="Times New Roman" w:hAnsi="Times New Roman" w:cs="Times New Roman"/>
        </w:rPr>
        <w:t xml:space="preserve"> ulici</w:t>
      </w:r>
    </w:p>
    <w:p w14:paraId="34D2E6BC" w14:textId="0AC8B084" w:rsidR="37A2A098" w:rsidRDefault="37A2A098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>realizácia nového koľajového spodku</w:t>
      </w:r>
      <w:r w:rsidR="1B7BDAB2" w:rsidRPr="368A9526">
        <w:rPr>
          <w:rFonts w:ascii="Times New Roman" w:hAnsi="Times New Roman" w:cs="Times New Roman"/>
        </w:rPr>
        <w:t xml:space="preserve"> v mieste</w:t>
      </w:r>
      <w:r w:rsidRPr="368A9526">
        <w:rPr>
          <w:rFonts w:ascii="Times New Roman" w:hAnsi="Times New Roman" w:cs="Times New Roman"/>
        </w:rPr>
        <w:t xml:space="preserve"> výhybiek 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3BED2F1F" w14:textId="53BDB03F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128AF589" w:rsidRPr="368A9526">
        <w:rPr>
          <w:rFonts w:ascii="Times New Roman" w:hAnsi="Times New Roman" w:cs="Times New Roman"/>
        </w:rPr>
        <w:t xml:space="preserve">mimo </w:t>
      </w:r>
      <w:r w:rsidR="072964B5" w:rsidRPr="368A9526">
        <w:rPr>
          <w:rFonts w:ascii="Times New Roman" w:hAnsi="Times New Roman" w:cs="Times New Roman"/>
        </w:rPr>
        <w:t xml:space="preserve">výhybiek na </w:t>
      </w:r>
      <w:proofErr w:type="spellStart"/>
      <w:r w:rsidR="072964B5" w:rsidRPr="368A9526">
        <w:rPr>
          <w:rFonts w:ascii="Times New Roman" w:hAnsi="Times New Roman" w:cs="Times New Roman"/>
        </w:rPr>
        <w:t>Vazovovej</w:t>
      </w:r>
      <w:proofErr w:type="spellEnd"/>
      <w:r w:rsidR="072964B5" w:rsidRPr="368A9526">
        <w:rPr>
          <w:rFonts w:ascii="Times New Roman" w:hAnsi="Times New Roman" w:cs="Times New Roman"/>
        </w:rPr>
        <w:t xml:space="preserve"> ulici</w:t>
      </w:r>
      <w:r w:rsidR="2B6EB2EF" w:rsidRPr="368A9526">
        <w:rPr>
          <w:rFonts w:ascii="Times New Roman" w:hAnsi="Times New Roman" w:cs="Times New Roman"/>
        </w:rPr>
        <w:t xml:space="preserve"> </w:t>
      </w:r>
    </w:p>
    <w:p w14:paraId="01AA5C7B" w14:textId="0A40BEAC" w:rsidR="096AE0FD" w:rsidRDefault="096AE0FD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5C153CDC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 xml:space="preserve">výhybiek na </w:t>
      </w:r>
      <w:proofErr w:type="spellStart"/>
      <w:r w:rsidRPr="368A9526">
        <w:rPr>
          <w:rFonts w:ascii="Times New Roman" w:hAnsi="Times New Roman" w:cs="Times New Roman"/>
        </w:rPr>
        <w:t>Vazovovej</w:t>
      </w:r>
      <w:proofErr w:type="spellEnd"/>
      <w:r w:rsidRPr="368A9526">
        <w:rPr>
          <w:rFonts w:ascii="Times New Roman" w:hAnsi="Times New Roman" w:cs="Times New Roman"/>
        </w:rPr>
        <w:t xml:space="preserve"> ulici</w:t>
      </w:r>
    </w:p>
    <w:p w14:paraId="40E29BC2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507E3FD0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69ABBDE9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631D0CB1" w14:textId="77777777" w:rsidR="00D46BFB" w:rsidRPr="00934867" w:rsidRDefault="00D46BFB" w:rsidP="00F86297">
      <w:pPr>
        <w:ind w:left="1440"/>
        <w:rPr>
          <w:rFonts w:ascii="Times New Roman" w:hAnsi="Times New Roman" w:cs="Times New Roman"/>
        </w:rPr>
      </w:pPr>
    </w:p>
    <w:p w14:paraId="3D08DBE7" w14:textId="74A01691" w:rsidR="00D46BFB" w:rsidRPr="00934867" w:rsidRDefault="00D46BFB" w:rsidP="00D46B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 xml:space="preserve">Požiadavky na vypracovanie predbežného </w:t>
      </w:r>
      <w:proofErr w:type="spellStart"/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>cyklogramu</w:t>
      </w:r>
      <w:proofErr w:type="spellEnd"/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 xml:space="preserve"> prác v Starom Meste v staničení 0,580 – 0,925</w:t>
      </w:r>
      <w:r w:rsidR="00F86297" w:rsidRPr="008C582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(míľnik č. 6)</w:t>
      </w:r>
    </w:p>
    <w:p w14:paraId="17E8FD05" w14:textId="2E12F45F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Predbežný </w:t>
      </w:r>
      <w:proofErr w:type="spellStart"/>
      <w:r w:rsidRPr="00934867">
        <w:rPr>
          <w:rFonts w:ascii="Times New Roman" w:hAnsi="Times New Roman" w:cs="Times New Roman"/>
        </w:rPr>
        <w:t>cyklogram</w:t>
      </w:r>
      <w:proofErr w:type="spellEnd"/>
      <w:r w:rsidRPr="00934867">
        <w:rPr>
          <w:rFonts w:ascii="Times New Roman" w:hAnsi="Times New Roman" w:cs="Times New Roman"/>
        </w:rPr>
        <w:t xml:space="preserve"> bude v grafickom spracovaní podľa vzoru v prílohe</w:t>
      </w:r>
    </w:p>
    <w:p w14:paraId="603F62F6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tohto úseku nezačne skôr ako sa opäť spustí premávka električiek na úseku 0,000 – 0,580</w:t>
      </w:r>
    </w:p>
    <w:p w14:paraId="7AC44F68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vynesené minimálne nasledovné práce: </w:t>
      </w:r>
    </w:p>
    <w:p w14:paraId="5827330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72DD8342" w14:textId="501BA321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lastRenderedPageBreak/>
        <w:t xml:space="preserve">demontáž súčasnej dráhy mimo križovatky Krížna x Legionárska (výhybky na </w:t>
      </w:r>
      <w:proofErr w:type="spellStart"/>
      <w:r w:rsidRPr="00934867">
        <w:rPr>
          <w:rFonts w:ascii="Times New Roman" w:hAnsi="Times New Roman" w:cs="Times New Roman"/>
        </w:rPr>
        <w:t>Vazovovej</w:t>
      </w:r>
      <w:proofErr w:type="spellEnd"/>
      <w:r w:rsidRPr="00934867">
        <w:rPr>
          <w:rFonts w:ascii="Times New Roman" w:hAnsi="Times New Roman" w:cs="Times New Roman"/>
        </w:rPr>
        <w:t xml:space="preserve"> </w:t>
      </w:r>
      <w:r w:rsidR="0E4EFC81" w:rsidRPr="368A9526">
        <w:rPr>
          <w:rFonts w:ascii="Times New Roman" w:hAnsi="Times New Roman" w:cs="Times New Roman"/>
        </w:rPr>
        <w:t xml:space="preserve">ulici </w:t>
      </w:r>
      <w:r w:rsidRPr="00934867">
        <w:rPr>
          <w:rFonts w:ascii="Times New Roman" w:hAnsi="Times New Roman" w:cs="Times New Roman"/>
        </w:rPr>
        <w:t xml:space="preserve">smer centrum/Trnavské mýto nie sú súčasťou tohto </w:t>
      </w:r>
      <w:proofErr w:type="spellStart"/>
      <w:r w:rsidRPr="00934867">
        <w:rPr>
          <w:rFonts w:ascii="Times New Roman" w:hAnsi="Times New Roman" w:cs="Times New Roman"/>
        </w:rPr>
        <w:t>úseku</w:t>
      </w:r>
      <w:r w:rsidR="623F2991" w:rsidRPr="368A9526">
        <w:rPr>
          <w:rFonts w:ascii="Times New Roman" w:hAnsi="Times New Roman" w:cs="Times New Roman"/>
        </w:rPr>
        <w:t>,v</w:t>
      </w:r>
      <w:proofErr w:type="spellEnd"/>
      <w:r w:rsidR="623F2991" w:rsidRPr="368A9526">
        <w:rPr>
          <w:rFonts w:ascii="Times New Roman" w:hAnsi="Times New Roman" w:cs="Times New Roman"/>
        </w:rPr>
        <w:t xml:space="preserve"> čase realizácie etapy 0,580 – 0,925 budú nové výhybky na </w:t>
      </w:r>
      <w:proofErr w:type="spellStart"/>
      <w:r w:rsidR="623F2991" w:rsidRPr="368A9526">
        <w:rPr>
          <w:rFonts w:ascii="Times New Roman" w:hAnsi="Times New Roman" w:cs="Times New Roman"/>
        </w:rPr>
        <w:t>Vazovovej</w:t>
      </w:r>
      <w:proofErr w:type="spellEnd"/>
      <w:r w:rsidR="623F2991" w:rsidRPr="368A9526">
        <w:rPr>
          <w:rFonts w:ascii="Times New Roman" w:hAnsi="Times New Roman" w:cs="Times New Roman"/>
        </w:rPr>
        <w:t xml:space="preserve"> ulici už zrealizované</w:t>
      </w:r>
      <w:r w:rsidRPr="00934867">
        <w:rPr>
          <w:rFonts w:ascii="Times New Roman" w:hAnsi="Times New Roman" w:cs="Times New Roman"/>
        </w:rPr>
        <w:t>)</w:t>
      </w:r>
    </w:p>
    <w:p w14:paraId="37017483" w14:textId="3C8EA14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 v mieste križovatky Krížna x Legionárska sa bude realizovať v 2 fázach tak, aby bol zachovaný prejazd trolejbusov</w:t>
      </w:r>
      <w:r w:rsidR="00F86297">
        <w:rPr>
          <w:rFonts w:ascii="Times New Roman" w:hAnsi="Times New Roman" w:cs="Times New Roman"/>
        </w:rPr>
        <w:t xml:space="preserve"> resp. vykonať takú úpravu, aby komunikácia bola prejazdná</w:t>
      </w:r>
    </w:p>
    <w:p w14:paraId="4DDF910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mimo križovatky Krížna x Legionárska</w:t>
      </w:r>
    </w:p>
    <w:p w14:paraId="14CC297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v mieste križovatky Krížna x Legionárska sa bude realizovať v 2 fázach tak, aby bol zachovaný prejazd trolejbusov</w:t>
      </w:r>
    </w:p>
    <w:p w14:paraId="04062CA4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75F853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mimo križovatky Krížna x Legionárska</w:t>
      </w:r>
    </w:p>
    <w:p w14:paraId="268721D2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v mieste križovatky Krížna x Legionárska sa bude realizovať v 2 fázach tak, aby bol zachovaný prejazd trolejbusov</w:t>
      </w:r>
    </w:p>
    <w:p w14:paraId="292932A8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mimo križovatky Krížna x Legionárska</w:t>
      </w:r>
    </w:p>
    <w:p w14:paraId="2C8927CE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v mieste križovatky Krížna x Legionárska sa bude realizovať v 2 fázach tak, aby bol zachovaný prejazd trolejbusov</w:t>
      </w:r>
    </w:p>
    <w:p w14:paraId="24C8DC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PJD mimo križovatky Krížna x Legionárska</w:t>
      </w:r>
    </w:p>
    <w:p w14:paraId="48B98231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PJD v mieste križovatky Krížna x Legionárska sa bude realizovať v 2 fázach tak, aby bol zachovaný prejazd trolejbusov </w:t>
      </w:r>
    </w:p>
    <w:p w14:paraId="0FC47F6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0059221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767E57C6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nástupiska Krížna </w:t>
      </w:r>
    </w:p>
    <w:p w14:paraId="67FA2B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73856C42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6097287F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511EB7C1" w14:textId="77777777" w:rsidR="00BB752F" w:rsidRDefault="00BB752F" w:rsidP="00D611EE">
      <w:pPr>
        <w:ind w:left="360"/>
        <w:jc w:val="center"/>
      </w:pPr>
    </w:p>
    <w:p w14:paraId="6A08EF64" w14:textId="77777777" w:rsidR="00FE13DA" w:rsidRDefault="00FE13DA" w:rsidP="00D611EE">
      <w:pPr>
        <w:ind w:left="360"/>
        <w:jc w:val="center"/>
      </w:pPr>
    </w:p>
    <w:sectPr w:rsidR="00FE13DA" w:rsidSect="00C153B5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2CB0" w14:textId="77777777" w:rsidR="008E540E" w:rsidRDefault="008E540E" w:rsidP="00E561FB">
      <w:pPr>
        <w:spacing w:after="0" w:line="240" w:lineRule="auto"/>
      </w:pPr>
      <w:r>
        <w:separator/>
      </w:r>
    </w:p>
  </w:endnote>
  <w:endnote w:type="continuationSeparator" w:id="0">
    <w:p w14:paraId="572D1299" w14:textId="77777777" w:rsidR="008E540E" w:rsidRDefault="008E540E" w:rsidP="00E5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0DDB" w14:textId="77777777" w:rsidR="008E540E" w:rsidRDefault="008E540E" w:rsidP="00E561FB">
      <w:pPr>
        <w:spacing w:after="0" w:line="240" w:lineRule="auto"/>
      </w:pPr>
      <w:r>
        <w:separator/>
      </w:r>
    </w:p>
  </w:footnote>
  <w:footnote w:type="continuationSeparator" w:id="0">
    <w:p w14:paraId="0CC7677D" w14:textId="77777777" w:rsidR="008E540E" w:rsidRDefault="008E540E" w:rsidP="00E5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A4D05" w14:textId="77777777" w:rsidR="00EB37CF" w:rsidRDefault="00EB37CF" w:rsidP="00EB37CF">
    <w:pPr>
      <w:pStyle w:val="Hlavika"/>
      <w:jc w:val="center"/>
    </w:pPr>
  </w:p>
  <w:p w14:paraId="17A97CEE" w14:textId="77777777" w:rsidR="00EB37CF" w:rsidRDefault="00EB37CF" w:rsidP="00EB37CF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1292A8D9" wp14:editId="6C553BF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5C2A6E35" w14:textId="77777777" w:rsidR="00EB37CF" w:rsidRDefault="00EB37CF" w:rsidP="00EB37CF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099D2A62" w14:textId="77777777" w:rsidR="00E561FB" w:rsidRDefault="00E561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33FE"/>
    <w:multiLevelType w:val="hybridMultilevel"/>
    <w:tmpl w:val="2A7AEF4C"/>
    <w:lvl w:ilvl="0" w:tplc="5CEEA57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6360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F3"/>
    <w:rsid w:val="000120F5"/>
    <w:rsid w:val="00016D13"/>
    <w:rsid w:val="00022558"/>
    <w:rsid w:val="000245BC"/>
    <w:rsid w:val="0003086B"/>
    <w:rsid w:val="00036944"/>
    <w:rsid w:val="00041ECA"/>
    <w:rsid w:val="000430A0"/>
    <w:rsid w:val="00077EA4"/>
    <w:rsid w:val="0008233F"/>
    <w:rsid w:val="0008292C"/>
    <w:rsid w:val="00084689"/>
    <w:rsid w:val="000848F2"/>
    <w:rsid w:val="00092AD5"/>
    <w:rsid w:val="00095790"/>
    <w:rsid w:val="000A56C9"/>
    <w:rsid w:val="000B4D91"/>
    <w:rsid w:val="000C09D1"/>
    <w:rsid w:val="000C62F3"/>
    <w:rsid w:val="000D0CB0"/>
    <w:rsid w:val="000D7070"/>
    <w:rsid w:val="000D7C25"/>
    <w:rsid w:val="000E3AC7"/>
    <w:rsid w:val="000E5366"/>
    <w:rsid w:val="000E677F"/>
    <w:rsid w:val="000F30BF"/>
    <w:rsid w:val="000F498C"/>
    <w:rsid w:val="0010040D"/>
    <w:rsid w:val="00100FD1"/>
    <w:rsid w:val="001034BF"/>
    <w:rsid w:val="001064C1"/>
    <w:rsid w:val="001067E7"/>
    <w:rsid w:val="0011530E"/>
    <w:rsid w:val="00120FAD"/>
    <w:rsid w:val="0012421B"/>
    <w:rsid w:val="00127D5D"/>
    <w:rsid w:val="00130B14"/>
    <w:rsid w:val="00134A6E"/>
    <w:rsid w:val="00147A89"/>
    <w:rsid w:val="00151187"/>
    <w:rsid w:val="00154CC3"/>
    <w:rsid w:val="0017059B"/>
    <w:rsid w:val="001901DF"/>
    <w:rsid w:val="0019539F"/>
    <w:rsid w:val="001A25B9"/>
    <w:rsid w:val="001A359A"/>
    <w:rsid w:val="001B0F3B"/>
    <w:rsid w:val="001B2BF6"/>
    <w:rsid w:val="001D4702"/>
    <w:rsid w:val="001F1DBB"/>
    <w:rsid w:val="001F45CF"/>
    <w:rsid w:val="001F6F80"/>
    <w:rsid w:val="00201415"/>
    <w:rsid w:val="002025AF"/>
    <w:rsid w:val="00205595"/>
    <w:rsid w:val="00206589"/>
    <w:rsid w:val="00207920"/>
    <w:rsid w:val="00212FCB"/>
    <w:rsid w:val="00217A01"/>
    <w:rsid w:val="00224AF6"/>
    <w:rsid w:val="00224F29"/>
    <w:rsid w:val="0022512A"/>
    <w:rsid w:val="002254C5"/>
    <w:rsid w:val="00225AE3"/>
    <w:rsid w:val="00225F5D"/>
    <w:rsid w:val="00226095"/>
    <w:rsid w:val="00231E0B"/>
    <w:rsid w:val="0027083A"/>
    <w:rsid w:val="002775B6"/>
    <w:rsid w:val="00284349"/>
    <w:rsid w:val="00292012"/>
    <w:rsid w:val="00297B78"/>
    <w:rsid w:val="002A4794"/>
    <w:rsid w:val="002A48EF"/>
    <w:rsid w:val="002A6CEF"/>
    <w:rsid w:val="002B24BF"/>
    <w:rsid w:val="002B32B6"/>
    <w:rsid w:val="002B46BC"/>
    <w:rsid w:val="002C1ECD"/>
    <w:rsid w:val="002C30B1"/>
    <w:rsid w:val="002C693D"/>
    <w:rsid w:val="002C71F4"/>
    <w:rsid w:val="002D354A"/>
    <w:rsid w:val="002D4272"/>
    <w:rsid w:val="002E103F"/>
    <w:rsid w:val="002E4478"/>
    <w:rsid w:val="002E5EBB"/>
    <w:rsid w:val="002F12CC"/>
    <w:rsid w:val="002F51DA"/>
    <w:rsid w:val="002F6371"/>
    <w:rsid w:val="00310DE4"/>
    <w:rsid w:val="00311092"/>
    <w:rsid w:val="00315B15"/>
    <w:rsid w:val="00322775"/>
    <w:rsid w:val="00323B64"/>
    <w:rsid w:val="00332B85"/>
    <w:rsid w:val="00334E3E"/>
    <w:rsid w:val="00336B32"/>
    <w:rsid w:val="00336DB6"/>
    <w:rsid w:val="00343B7A"/>
    <w:rsid w:val="003440F9"/>
    <w:rsid w:val="00345081"/>
    <w:rsid w:val="0034650E"/>
    <w:rsid w:val="00351285"/>
    <w:rsid w:val="003540D7"/>
    <w:rsid w:val="003550D9"/>
    <w:rsid w:val="00367FB4"/>
    <w:rsid w:val="003711E2"/>
    <w:rsid w:val="003871B6"/>
    <w:rsid w:val="00387879"/>
    <w:rsid w:val="00394601"/>
    <w:rsid w:val="00394B58"/>
    <w:rsid w:val="00396677"/>
    <w:rsid w:val="003A42DC"/>
    <w:rsid w:val="003A6368"/>
    <w:rsid w:val="003B00CF"/>
    <w:rsid w:val="003C2908"/>
    <w:rsid w:val="003C3C55"/>
    <w:rsid w:val="003D2C44"/>
    <w:rsid w:val="003E752C"/>
    <w:rsid w:val="00400C1A"/>
    <w:rsid w:val="00400CFA"/>
    <w:rsid w:val="00405C47"/>
    <w:rsid w:val="00406941"/>
    <w:rsid w:val="00412145"/>
    <w:rsid w:val="004154C1"/>
    <w:rsid w:val="004257F6"/>
    <w:rsid w:val="004261C3"/>
    <w:rsid w:val="004304BB"/>
    <w:rsid w:val="00435F25"/>
    <w:rsid w:val="00441F79"/>
    <w:rsid w:val="004447E1"/>
    <w:rsid w:val="004551F7"/>
    <w:rsid w:val="0045694C"/>
    <w:rsid w:val="00456A50"/>
    <w:rsid w:val="00460D68"/>
    <w:rsid w:val="004630CE"/>
    <w:rsid w:val="00471CFE"/>
    <w:rsid w:val="0048678A"/>
    <w:rsid w:val="00487D92"/>
    <w:rsid w:val="00494E05"/>
    <w:rsid w:val="004970F5"/>
    <w:rsid w:val="004A720C"/>
    <w:rsid w:val="004B1CA4"/>
    <w:rsid w:val="004C4ECE"/>
    <w:rsid w:val="004E34BF"/>
    <w:rsid w:val="004E7935"/>
    <w:rsid w:val="004F56A4"/>
    <w:rsid w:val="004F57A2"/>
    <w:rsid w:val="00502767"/>
    <w:rsid w:val="00502D05"/>
    <w:rsid w:val="00505E6C"/>
    <w:rsid w:val="00506381"/>
    <w:rsid w:val="005138E2"/>
    <w:rsid w:val="00513F69"/>
    <w:rsid w:val="005218EA"/>
    <w:rsid w:val="00531F83"/>
    <w:rsid w:val="00533943"/>
    <w:rsid w:val="00536CAF"/>
    <w:rsid w:val="00537B81"/>
    <w:rsid w:val="00543BD9"/>
    <w:rsid w:val="00553564"/>
    <w:rsid w:val="00571E0B"/>
    <w:rsid w:val="005733C2"/>
    <w:rsid w:val="00585E0E"/>
    <w:rsid w:val="00587DCA"/>
    <w:rsid w:val="00590EC2"/>
    <w:rsid w:val="005941E3"/>
    <w:rsid w:val="0059543F"/>
    <w:rsid w:val="00596F98"/>
    <w:rsid w:val="005973DB"/>
    <w:rsid w:val="005A2ACF"/>
    <w:rsid w:val="005A6804"/>
    <w:rsid w:val="005B4694"/>
    <w:rsid w:val="005B7DA6"/>
    <w:rsid w:val="005C2AA7"/>
    <w:rsid w:val="005C4260"/>
    <w:rsid w:val="005D2620"/>
    <w:rsid w:val="005E2E0A"/>
    <w:rsid w:val="005F3044"/>
    <w:rsid w:val="005F4156"/>
    <w:rsid w:val="006062F8"/>
    <w:rsid w:val="006104F8"/>
    <w:rsid w:val="00617A33"/>
    <w:rsid w:val="00623DB3"/>
    <w:rsid w:val="006250D4"/>
    <w:rsid w:val="00627464"/>
    <w:rsid w:val="00634555"/>
    <w:rsid w:val="00645924"/>
    <w:rsid w:val="006515F2"/>
    <w:rsid w:val="0066521A"/>
    <w:rsid w:val="00666980"/>
    <w:rsid w:val="0067444F"/>
    <w:rsid w:val="0068096F"/>
    <w:rsid w:val="0068438E"/>
    <w:rsid w:val="00684AC5"/>
    <w:rsid w:val="006948D7"/>
    <w:rsid w:val="006A0E94"/>
    <w:rsid w:val="006A115C"/>
    <w:rsid w:val="006A7473"/>
    <w:rsid w:val="006A7AEC"/>
    <w:rsid w:val="006B13D4"/>
    <w:rsid w:val="006C242F"/>
    <w:rsid w:val="006C3B93"/>
    <w:rsid w:val="006D5C2D"/>
    <w:rsid w:val="006D7E6F"/>
    <w:rsid w:val="006E2290"/>
    <w:rsid w:val="006E65D8"/>
    <w:rsid w:val="006E73B4"/>
    <w:rsid w:val="007011A8"/>
    <w:rsid w:val="007063B1"/>
    <w:rsid w:val="00716012"/>
    <w:rsid w:val="00716F49"/>
    <w:rsid w:val="007335F3"/>
    <w:rsid w:val="007452FF"/>
    <w:rsid w:val="00761E10"/>
    <w:rsid w:val="007629D4"/>
    <w:rsid w:val="00763BE8"/>
    <w:rsid w:val="00776B97"/>
    <w:rsid w:val="007817FF"/>
    <w:rsid w:val="00783933"/>
    <w:rsid w:val="00790EB7"/>
    <w:rsid w:val="0079348B"/>
    <w:rsid w:val="007959B0"/>
    <w:rsid w:val="007A507E"/>
    <w:rsid w:val="007C0E2D"/>
    <w:rsid w:val="007C2D9D"/>
    <w:rsid w:val="007D208F"/>
    <w:rsid w:val="007E08F2"/>
    <w:rsid w:val="007F1F27"/>
    <w:rsid w:val="007F21A3"/>
    <w:rsid w:val="007F3253"/>
    <w:rsid w:val="0080582F"/>
    <w:rsid w:val="008070FA"/>
    <w:rsid w:val="008071A1"/>
    <w:rsid w:val="00814B0C"/>
    <w:rsid w:val="0082312E"/>
    <w:rsid w:val="00825B4B"/>
    <w:rsid w:val="00830077"/>
    <w:rsid w:val="00831F9F"/>
    <w:rsid w:val="00832745"/>
    <w:rsid w:val="00834CEB"/>
    <w:rsid w:val="00852786"/>
    <w:rsid w:val="00875D98"/>
    <w:rsid w:val="00876582"/>
    <w:rsid w:val="0087682B"/>
    <w:rsid w:val="00876E52"/>
    <w:rsid w:val="008770D3"/>
    <w:rsid w:val="00880695"/>
    <w:rsid w:val="00895268"/>
    <w:rsid w:val="00897582"/>
    <w:rsid w:val="00897F0B"/>
    <w:rsid w:val="008A1205"/>
    <w:rsid w:val="008A49FA"/>
    <w:rsid w:val="008A7ED8"/>
    <w:rsid w:val="008B0E4D"/>
    <w:rsid w:val="008B462A"/>
    <w:rsid w:val="008C1E1B"/>
    <w:rsid w:val="008C26A1"/>
    <w:rsid w:val="008D06C8"/>
    <w:rsid w:val="008D4B88"/>
    <w:rsid w:val="008E540E"/>
    <w:rsid w:val="008E66A3"/>
    <w:rsid w:val="008F1E2A"/>
    <w:rsid w:val="008F1E61"/>
    <w:rsid w:val="008F2456"/>
    <w:rsid w:val="008F3648"/>
    <w:rsid w:val="0091501A"/>
    <w:rsid w:val="00920ABA"/>
    <w:rsid w:val="00923CB2"/>
    <w:rsid w:val="0092425A"/>
    <w:rsid w:val="00932C2F"/>
    <w:rsid w:val="00963A69"/>
    <w:rsid w:val="00972AB3"/>
    <w:rsid w:val="009803B6"/>
    <w:rsid w:val="00991D42"/>
    <w:rsid w:val="00992C3F"/>
    <w:rsid w:val="00992F0B"/>
    <w:rsid w:val="00993C07"/>
    <w:rsid w:val="009A2EC4"/>
    <w:rsid w:val="009A303B"/>
    <w:rsid w:val="009B36EF"/>
    <w:rsid w:val="009D10A4"/>
    <w:rsid w:val="009D4E2D"/>
    <w:rsid w:val="009D7189"/>
    <w:rsid w:val="009D7356"/>
    <w:rsid w:val="009E2805"/>
    <w:rsid w:val="009E4093"/>
    <w:rsid w:val="009E715E"/>
    <w:rsid w:val="009F2CDA"/>
    <w:rsid w:val="009F69B8"/>
    <w:rsid w:val="00A11C4E"/>
    <w:rsid w:val="00A13B84"/>
    <w:rsid w:val="00A13FE3"/>
    <w:rsid w:val="00A2389F"/>
    <w:rsid w:val="00A249D7"/>
    <w:rsid w:val="00A25F6B"/>
    <w:rsid w:val="00A30258"/>
    <w:rsid w:val="00A31880"/>
    <w:rsid w:val="00A34513"/>
    <w:rsid w:val="00A4056C"/>
    <w:rsid w:val="00A4511B"/>
    <w:rsid w:val="00A45604"/>
    <w:rsid w:val="00A51638"/>
    <w:rsid w:val="00A52949"/>
    <w:rsid w:val="00A6621F"/>
    <w:rsid w:val="00A670C3"/>
    <w:rsid w:val="00A7145B"/>
    <w:rsid w:val="00A73EBA"/>
    <w:rsid w:val="00A868A5"/>
    <w:rsid w:val="00A91920"/>
    <w:rsid w:val="00A9602D"/>
    <w:rsid w:val="00AA08ED"/>
    <w:rsid w:val="00AB1CD1"/>
    <w:rsid w:val="00AB477C"/>
    <w:rsid w:val="00AD6481"/>
    <w:rsid w:val="00AD7EC6"/>
    <w:rsid w:val="00AE140E"/>
    <w:rsid w:val="00AE25ED"/>
    <w:rsid w:val="00AE6B7D"/>
    <w:rsid w:val="00AF31C2"/>
    <w:rsid w:val="00AF5B5A"/>
    <w:rsid w:val="00AF6162"/>
    <w:rsid w:val="00B048BB"/>
    <w:rsid w:val="00B04D69"/>
    <w:rsid w:val="00B2166D"/>
    <w:rsid w:val="00B2328E"/>
    <w:rsid w:val="00B23B5F"/>
    <w:rsid w:val="00B52E72"/>
    <w:rsid w:val="00B5460D"/>
    <w:rsid w:val="00B65C86"/>
    <w:rsid w:val="00B66B8E"/>
    <w:rsid w:val="00B6722F"/>
    <w:rsid w:val="00B802F6"/>
    <w:rsid w:val="00B80AE8"/>
    <w:rsid w:val="00B833A7"/>
    <w:rsid w:val="00B86F57"/>
    <w:rsid w:val="00B92C60"/>
    <w:rsid w:val="00BA0140"/>
    <w:rsid w:val="00BA151B"/>
    <w:rsid w:val="00BA5293"/>
    <w:rsid w:val="00BA6A1D"/>
    <w:rsid w:val="00BB0B79"/>
    <w:rsid w:val="00BB4A27"/>
    <w:rsid w:val="00BB752F"/>
    <w:rsid w:val="00BC57CC"/>
    <w:rsid w:val="00BD6EFD"/>
    <w:rsid w:val="00BD7348"/>
    <w:rsid w:val="00BE5021"/>
    <w:rsid w:val="00BF1D63"/>
    <w:rsid w:val="00C05D8F"/>
    <w:rsid w:val="00C1214D"/>
    <w:rsid w:val="00C12D94"/>
    <w:rsid w:val="00C153B5"/>
    <w:rsid w:val="00C173D2"/>
    <w:rsid w:val="00C2509B"/>
    <w:rsid w:val="00C262CD"/>
    <w:rsid w:val="00C3060E"/>
    <w:rsid w:val="00C60C7A"/>
    <w:rsid w:val="00C6323F"/>
    <w:rsid w:val="00C70F66"/>
    <w:rsid w:val="00C753FA"/>
    <w:rsid w:val="00C8577B"/>
    <w:rsid w:val="00C863F1"/>
    <w:rsid w:val="00C937AA"/>
    <w:rsid w:val="00C97B4C"/>
    <w:rsid w:val="00CA3DF6"/>
    <w:rsid w:val="00CA3F31"/>
    <w:rsid w:val="00CA4F40"/>
    <w:rsid w:val="00CB5534"/>
    <w:rsid w:val="00CB5AC2"/>
    <w:rsid w:val="00CC0BB8"/>
    <w:rsid w:val="00CC0C0A"/>
    <w:rsid w:val="00CD3FAF"/>
    <w:rsid w:val="00CD65AA"/>
    <w:rsid w:val="00CD78AE"/>
    <w:rsid w:val="00CE1020"/>
    <w:rsid w:val="00CF3AE8"/>
    <w:rsid w:val="00D00EAD"/>
    <w:rsid w:val="00D025F7"/>
    <w:rsid w:val="00D039FF"/>
    <w:rsid w:val="00D06606"/>
    <w:rsid w:val="00D07A69"/>
    <w:rsid w:val="00D16591"/>
    <w:rsid w:val="00D16C93"/>
    <w:rsid w:val="00D16DBF"/>
    <w:rsid w:val="00D201CA"/>
    <w:rsid w:val="00D342DB"/>
    <w:rsid w:val="00D40F34"/>
    <w:rsid w:val="00D442F4"/>
    <w:rsid w:val="00D44A23"/>
    <w:rsid w:val="00D46BFB"/>
    <w:rsid w:val="00D611EE"/>
    <w:rsid w:val="00D73B8E"/>
    <w:rsid w:val="00D80484"/>
    <w:rsid w:val="00D937F1"/>
    <w:rsid w:val="00D938B4"/>
    <w:rsid w:val="00DA0699"/>
    <w:rsid w:val="00DA4419"/>
    <w:rsid w:val="00DA4B77"/>
    <w:rsid w:val="00DA52EE"/>
    <w:rsid w:val="00DA6ADD"/>
    <w:rsid w:val="00DA7685"/>
    <w:rsid w:val="00DB06AB"/>
    <w:rsid w:val="00DC0E48"/>
    <w:rsid w:val="00DC35CA"/>
    <w:rsid w:val="00DC4D2A"/>
    <w:rsid w:val="00DD0897"/>
    <w:rsid w:val="00DD5B53"/>
    <w:rsid w:val="00DD6014"/>
    <w:rsid w:val="00DE2C18"/>
    <w:rsid w:val="00DF04BC"/>
    <w:rsid w:val="00DF37F0"/>
    <w:rsid w:val="00DF7681"/>
    <w:rsid w:val="00E1537B"/>
    <w:rsid w:val="00E21FD1"/>
    <w:rsid w:val="00E22254"/>
    <w:rsid w:val="00E232BC"/>
    <w:rsid w:val="00E339EB"/>
    <w:rsid w:val="00E47101"/>
    <w:rsid w:val="00E561FB"/>
    <w:rsid w:val="00E57F78"/>
    <w:rsid w:val="00E632BB"/>
    <w:rsid w:val="00E63962"/>
    <w:rsid w:val="00E71D18"/>
    <w:rsid w:val="00E745B5"/>
    <w:rsid w:val="00E74F8E"/>
    <w:rsid w:val="00E75478"/>
    <w:rsid w:val="00E80173"/>
    <w:rsid w:val="00E81B49"/>
    <w:rsid w:val="00E839D8"/>
    <w:rsid w:val="00E83BCD"/>
    <w:rsid w:val="00E85265"/>
    <w:rsid w:val="00E87159"/>
    <w:rsid w:val="00EA2F8A"/>
    <w:rsid w:val="00EA46F7"/>
    <w:rsid w:val="00EB0722"/>
    <w:rsid w:val="00EB2EFE"/>
    <w:rsid w:val="00EB37CF"/>
    <w:rsid w:val="00EB7DED"/>
    <w:rsid w:val="00EC1A2A"/>
    <w:rsid w:val="00EC3F06"/>
    <w:rsid w:val="00ED0BFA"/>
    <w:rsid w:val="00ED1C16"/>
    <w:rsid w:val="00ED3002"/>
    <w:rsid w:val="00ED68FC"/>
    <w:rsid w:val="00ED772C"/>
    <w:rsid w:val="00EE13B0"/>
    <w:rsid w:val="00EE3657"/>
    <w:rsid w:val="00EE5170"/>
    <w:rsid w:val="00EE68F4"/>
    <w:rsid w:val="00EE7EB7"/>
    <w:rsid w:val="00EF3232"/>
    <w:rsid w:val="00EF7201"/>
    <w:rsid w:val="00F07F27"/>
    <w:rsid w:val="00F25322"/>
    <w:rsid w:val="00F253F1"/>
    <w:rsid w:val="00F3124A"/>
    <w:rsid w:val="00F32665"/>
    <w:rsid w:val="00F32713"/>
    <w:rsid w:val="00F40915"/>
    <w:rsid w:val="00F464C4"/>
    <w:rsid w:val="00F5394B"/>
    <w:rsid w:val="00F55D80"/>
    <w:rsid w:val="00F732D1"/>
    <w:rsid w:val="00F77ADF"/>
    <w:rsid w:val="00F8088B"/>
    <w:rsid w:val="00F86297"/>
    <w:rsid w:val="00F92352"/>
    <w:rsid w:val="00F9549B"/>
    <w:rsid w:val="00FC093B"/>
    <w:rsid w:val="00FC4F13"/>
    <w:rsid w:val="00FC56CC"/>
    <w:rsid w:val="00FD1D7F"/>
    <w:rsid w:val="00FE13DA"/>
    <w:rsid w:val="00FE185D"/>
    <w:rsid w:val="072964B5"/>
    <w:rsid w:val="096AE0FD"/>
    <w:rsid w:val="0A60C676"/>
    <w:rsid w:val="0DFF6F76"/>
    <w:rsid w:val="0E4EFC81"/>
    <w:rsid w:val="128AF589"/>
    <w:rsid w:val="16EA78FB"/>
    <w:rsid w:val="17B5FBA3"/>
    <w:rsid w:val="1B7BDAB2"/>
    <w:rsid w:val="20589F3B"/>
    <w:rsid w:val="26B6EB68"/>
    <w:rsid w:val="27798B12"/>
    <w:rsid w:val="28AAEAC4"/>
    <w:rsid w:val="2A431504"/>
    <w:rsid w:val="2B6EB2EF"/>
    <w:rsid w:val="2CA04D12"/>
    <w:rsid w:val="3328D720"/>
    <w:rsid w:val="3575FC29"/>
    <w:rsid w:val="368A9526"/>
    <w:rsid w:val="37A2A098"/>
    <w:rsid w:val="3967A9F8"/>
    <w:rsid w:val="3F13AD64"/>
    <w:rsid w:val="412A8B55"/>
    <w:rsid w:val="443FCB65"/>
    <w:rsid w:val="49C47EEE"/>
    <w:rsid w:val="4B2DBE7C"/>
    <w:rsid w:val="4BDFF02A"/>
    <w:rsid w:val="4C607EDC"/>
    <w:rsid w:val="5C153CDC"/>
    <w:rsid w:val="623F2991"/>
    <w:rsid w:val="6654CF3B"/>
    <w:rsid w:val="6D6E550C"/>
    <w:rsid w:val="721DDAAA"/>
    <w:rsid w:val="7A778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4267"/>
  <w15:chartTrackingRefBased/>
  <w15:docId w15:val="{ACFB28E0-0825-4250-B5BB-A1B6D201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6297"/>
  </w:style>
  <w:style w:type="paragraph" w:styleId="Nadpis1">
    <w:name w:val="heading 1"/>
    <w:basedOn w:val="Normlny"/>
    <w:next w:val="Normlny"/>
    <w:uiPriority w:val="9"/>
    <w:qFormat/>
    <w:rsid w:val="007335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rsid w:val="007335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uiPriority w:val="9"/>
    <w:semiHidden/>
    <w:unhideWhenUsed/>
    <w:qFormat/>
    <w:rsid w:val="007335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uiPriority w:val="9"/>
    <w:semiHidden/>
    <w:unhideWhenUsed/>
    <w:qFormat/>
    <w:rsid w:val="007335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uiPriority w:val="9"/>
    <w:semiHidden/>
    <w:unhideWhenUsed/>
    <w:qFormat/>
    <w:rsid w:val="007335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CA3F31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7335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335F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335F3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716012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uiPriority w:val="9"/>
    <w:rsid w:val="00D44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uiPriority w:val="9"/>
    <w:semiHidden/>
    <w:rsid w:val="00D44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uiPriority w:val="9"/>
    <w:semiHidden/>
    <w:rsid w:val="00D44A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uiPriority w:val="9"/>
    <w:semiHidden/>
    <w:rsid w:val="00D44A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uiPriority w:val="9"/>
    <w:semiHidden/>
    <w:rsid w:val="00D44A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uiPriority w:val="9"/>
    <w:semiHidden/>
    <w:rsid w:val="00D44A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uiPriority w:val="9"/>
    <w:semiHidden/>
    <w:rsid w:val="00D44A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uiPriority w:val="9"/>
    <w:semiHidden/>
    <w:rsid w:val="00D44A23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uiPriority w:val="10"/>
    <w:rsid w:val="00D44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Predvolenpsmoodseku"/>
    <w:uiPriority w:val="11"/>
    <w:rsid w:val="00D44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ciaChar">
    <w:name w:val="Citácia Char"/>
    <w:basedOn w:val="Predvolenpsmoodseku"/>
    <w:uiPriority w:val="29"/>
    <w:rsid w:val="00D44A23"/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Predvolenpsmoodseku"/>
    <w:uiPriority w:val="30"/>
    <w:rsid w:val="00D44A23"/>
    <w:rPr>
      <w:i/>
      <w:iCs/>
      <w:color w:val="0F4761" w:themeColor="accent1" w:themeShade="BF"/>
    </w:rPr>
  </w:style>
  <w:style w:type="table" w:customStyle="1" w:styleId="TableNormal1">
    <w:name w:val="Table Normal1"/>
    <w:uiPriority w:val="99"/>
    <w:semiHidden/>
    <w:unhideWhenUsed/>
    <w:rsid w:val="000C09D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61FB"/>
  </w:style>
  <w:style w:type="paragraph" w:styleId="Pta">
    <w:name w:val="footer"/>
    <w:basedOn w:val="Normlny"/>
    <w:link w:val="Pta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61FB"/>
  </w:style>
  <w:style w:type="character" w:styleId="Hypertextovprepojenie">
    <w:name w:val="Hyperlink"/>
    <w:basedOn w:val="Predvolenpsmoodseku"/>
    <w:uiPriority w:val="99"/>
    <w:unhideWhenUsed/>
    <w:rsid w:val="00E561FB"/>
    <w:rPr>
      <w:color w:val="467886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5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5E0459-5786-42CB-B848-5B1689AAC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0A2BF-9457-4D12-A240-8EF0CE738C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8F4025-ADE1-4BC1-B030-4099720BD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2FF736-0021-4938-AD0C-9FEE09854673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92d59b66-2caa-47dd-b987-e69445656a45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54c68185-e36f-49c8-b6f0-1fda4cb34f8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1263</Words>
  <Characters>7201</Characters>
  <Application>Microsoft Office Word</Application>
  <DocSecurity>0</DocSecurity>
  <Lines>60</Lines>
  <Paragraphs>16</Paragraphs>
  <ScaleCrop>false</ScaleCrop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Jašíček Marek, Ing.</dc:creator>
  <cp:keywords/>
  <dc:description/>
  <cp:lastModifiedBy>Markovič Michal, Ing.</cp:lastModifiedBy>
  <cp:revision>227</cp:revision>
  <dcterms:created xsi:type="dcterms:W3CDTF">2025-07-17T02:43:00Z</dcterms:created>
  <dcterms:modified xsi:type="dcterms:W3CDTF">2025-08-14T05:40:00Z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